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94B" w:rsidRDefault="00C6794B" w:rsidP="006309D0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C6794B" w:rsidRDefault="00C6794B" w:rsidP="006309D0">
      <w:pPr>
        <w:jc w:val="center"/>
        <w:rPr>
          <w:rFonts w:ascii="Arial" w:hAnsi="Arial" w:cs="Arial"/>
          <w:b/>
          <w:sz w:val="28"/>
          <w:szCs w:val="28"/>
        </w:rPr>
      </w:pPr>
    </w:p>
    <w:p w:rsidR="00C6794B" w:rsidRDefault="00C6794B" w:rsidP="006309D0">
      <w:pPr>
        <w:jc w:val="center"/>
        <w:rPr>
          <w:rFonts w:ascii="Arial" w:hAnsi="Arial" w:cs="Arial"/>
          <w:b/>
          <w:sz w:val="28"/>
          <w:szCs w:val="28"/>
        </w:rPr>
      </w:pPr>
    </w:p>
    <w:p w:rsidR="00C6794B" w:rsidRDefault="00C6794B" w:rsidP="006309D0">
      <w:pPr>
        <w:jc w:val="center"/>
        <w:rPr>
          <w:rFonts w:ascii="Arial" w:hAnsi="Arial" w:cs="Arial"/>
          <w:b/>
          <w:sz w:val="28"/>
          <w:szCs w:val="28"/>
        </w:rPr>
      </w:pPr>
    </w:p>
    <w:p w:rsidR="00C6794B" w:rsidRDefault="00C6794B" w:rsidP="006309D0">
      <w:pPr>
        <w:jc w:val="center"/>
        <w:rPr>
          <w:rFonts w:ascii="Arial" w:hAnsi="Arial" w:cs="Arial"/>
          <w:b/>
          <w:sz w:val="28"/>
          <w:szCs w:val="28"/>
        </w:rPr>
      </w:pPr>
    </w:p>
    <w:p w:rsidR="00C6794B" w:rsidRDefault="00C6794B" w:rsidP="006309D0">
      <w:pPr>
        <w:jc w:val="center"/>
        <w:rPr>
          <w:rFonts w:ascii="Arial" w:hAnsi="Arial" w:cs="Arial"/>
          <w:b/>
          <w:sz w:val="28"/>
          <w:szCs w:val="28"/>
        </w:rPr>
      </w:pPr>
    </w:p>
    <w:p w:rsidR="00221FED" w:rsidRPr="00E9126E" w:rsidRDefault="009662BF" w:rsidP="006309D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ANEXO 7</w:t>
      </w:r>
    </w:p>
    <w:p w:rsidR="004A0A0C" w:rsidRDefault="004A0A0C" w:rsidP="006309D0">
      <w:pPr>
        <w:jc w:val="center"/>
        <w:rPr>
          <w:rFonts w:ascii="Arial" w:hAnsi="Arial" w:cs="Arial"/>
          <w:b/>
          <w:sz w:val="28"/>
          <w:szCs w:val="28"/>
        </w:rPr>
      </w:pPr>
      <w:r w:rsidRPr="00E9126E">
        <w:rPr>
          <w:rFonts w:ascii="Arial" w:hAnsi="Arial" w:cs="Arial"/>
          <w:b/>
          <w:sz w:val="28"/>
          <w:szCs w:val="28"/>
        </w:rPr>
        <w:t>CATALOGO DE AMENAZAS Y PRESIONES A LA VIDA SILVESTRE</w:t>
      </w:r>
    </w:p>
    <w:p w:rsidR="00C6794B" w:rsidRDefault="00C6794B" w:rsidP="006309D0">
      <w:pPr>
        <w:jc w:val="center"/>
        <w:rPr>
          <w:rFonts w:ascii="Arial" w:hAnsi="Arial" w:cs="Arial"/>
          <w:b/>
          <w:sz w:val="28"/>
          <w:szCs w:val="28"/>
        </w:rPr>
      </w:pPr>
    </w:p>
    <w:p w:rsidR="00C6794B" w:rsidRDefault="00C6794B" w:rsidP="006309D0">
      <w:pPr>
        <w:jc w:val="center"/>
        <w:rPr>
          <w:rFonts w:ascii="Arial" w:hAnsi="Arial" w:cs="Arial"/>
          <w:b/>
          <w:sz w:val="28"/>
          <w:szCs w:val="28"/>
        </w:rPr>
      </w:pPr>
    </w:p>
    <w:p w:rsidR="00C6794B" w:rsidRDefault="00C6794B" w:rsidP="006309D0">
      <w:pPr>
        <w:jc w:val="center"/>
        <w:rPr>
          <w:rFonts w:ascii="Arial" w:hAnsi="Arial" w:cs="Arial"/>
          <w:b/>
          <w:sz w:val="28"/>
          <w:szCs w:val="28"/>
        </w:rPr>
      </w:pPr>
    </w:p>
    <w:p w:rsidR="00C6794B" w:rsidRDefault="00C6794B" w:rsidP="006309D0">
      <w:pPr>
        <w:jc w:val="center"/>
        <w:rPr>
          <w:rFonts w:ascii="Arial" w:hAnsi="Arial" w:cs="Arial"/>
          <w:b/>
          <w:sz w:val="28"/>
          <w:szCs w:val="28"/>
        </w:rPr>
      </w:pPr>
    </w:p>
    <w:p w:rsidR="00C6794B" w:rsidRDefault="00C6794B" w:rsidP="006309D0">
      <w:pPr>
        <w:jc w:val="center"/>
        <w:rPr>
          <w:rFonts w:ascii="Arial" w:hAnsi="Arial" w:cs="Arial"/>
          <w:b/>
          <w:sz w:val="28"/>
          <w:szCs w:val="28"/>
        </w:rPr>
      </w:pPr>
    </w:p>
    <w:p w:rsidR="00C6794B" w:rsidRDefault="00C6794B" w:rsidP="006309D0">
      <w:pPr>
        <w:jc w:val="center"/>
        <w:rPr>
          <w:rFonts w:ascii="Arial" w:hAnsi="Arial" w:cs="Arial"/>
          <w:b/>
          <w:sz w:val="28"/>
          <w:szCs w:val="28"/>
        </w:rPr>
      </w:pPr>
    </w:p>
    <w:p w:rsidR="00C628BB" w:rsidRDefault="00C628BB" w:rsidP="006309D0">
      <w:pPr>
        <w:jc w:val="center"/>
        <w:rPr>
          <w:rFonts w:ascii="Arial" w:hAnsi="Arial" w:cs="Arial"/>
          <w:b/>
          <w:sz w:val="28"/>
          <w:szCs w:val="28"/>
        </w:rPr>
      </w:pPr>
    </w:p>
    <w:p w:rsidR="00C628BB" w:rsidRDefault="00C628BB" w:rsidP="006309D0">
      <w:pPr>
        <w:jc w:val="center"/>
        <w:rPr>
          <w:rFonts w:ascii="Arial" w:hAnsi="Arial" w:cs="Arial"/>
          <w:b/>
          <w:sz w:val="28"/>
          <w:szCs w:val="28"/>
        </w:rPr>
      </w:pPr>
    </w:p>
    <w:p w:rsidR="00C628BB" w:rsidRDefault="00C628BB" w:rsidP="00C628BB">
      <w:pPr>
        <w:jc w:val="both"/>
        <w:rPr>
          <w:rFonts w:ascii="Arial" w:hAnsi="Arial" w:cs="Arial"/>
          <w:b/>
          <w:sz w:val="28"/>
          <w:szCs w:val="28"/>
        </w:rPr>
      </w:pPr>
    </w:p>
    <w:p w:rsidR="00C628BB" w:rsidRPr="00092269" w:rsidRDefault="00C628BB" w:rsidP="00C628BB">
      <w:pPr>
        <w:jc w:val="both"/>
        <w:rPr>
          <w:rFonts w:ascii="Arial" w:hAnsi="Arial" w:cs="Arial"/>
          <w:sz w:val="28"/>
          <w:szCs w:val="28"/>
        </w:rPr>
      </w:pPr>
      <w:r w:rsidRPr="00C628BB">
        <w:rPr>
          <w:rFonts w:ascii="Arial" w:hAnsi="Arial" w:cs="Arial"/>
          <w:sz w:val="28"/>
          <w:szCs w:val="28"/>
        </w:rPr>
        <w:t>La siguiente tabla deberá ser utilizada para establecer medidas específicas según correspondan dentro del estudio</w:t>
      </w:r>
      <w:r>
        <w:rPr>
          <w:rFonts w:ascii="Arial" w:hAnsi="Arial" w:cs="Arial"/>
          <w:sz w:val="28"/>
          <w:szCs w:val="28"/>
        </w:rPr>
        <w:t xml:space="preserve"> de impacto ambiental</w:t>
      </w:r>
      <w:r w:rsidRPr="00C628BB">
        <w:rPr>
          <w:rFonts w:ascii="Arial" w:hAnsi="Arial" w:cs="Arial"/>
          <w:sz w:val="28"/>
          <w:szCs w:val="28"/>
        </w:rPr>
        <w:t xml:space="preserve"> y plan de manejo ambiental</w:t>
      </w:r>
      <w:r w:rsidR="00092269">
        <w:rPr>
          <w:rFonts w:ascii="Arial" w:hAnsi="Arial" w:cs="Arial"/>
          <w:sz w:val="28"/>
          <w:szCs w:val="28"/>
        </w:rPr>
        <w:t>.</w:t>
      </w:r>
    </w:p>
    <w:tbl>
      <w:tblPr>
        <w:tblW w:w="14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5"/>
        <w:gridCol w:w="2822"/>
        <w:gridCol w:w="2703"/>
        <w:gridCol w:w="2855"/>
        <w:gridCol w:w="4110"/>
      </w:tblGrid>
      <w:tr w:rsidR="006309D0" w:rsidRPr="00CD4E75" w:rsidTr="00CD4E75">
        <w:trPr>
          <w:trHeight w:val="919"/>
          <w:tblHeader/>
        </w:trPr>
        <w:tc>
          <w:tcPr>
            <w:tcW w:w="16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4"/>
                <w:lang w:eastAsia="es-EC"/>
              </w:rPr>
              <w:t>ACTIVIDAD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4A0A0C" w:rsidRPr="00CD4E75" w:rsidRDefault="00C628BB" w:rsidP="004A0A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4"/>
                <w:lang w:eastAsia="es-EC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4"/>
                <w:lang w:eastAsia="es-EC"/>
              </w:rPr>
              <w:t>SUBACTIVIDAD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4"/>
                <w:lang w:eastAsia="es-EC"/>
              </w:rPr>
              <w:t>AMENAZAS Y PRESIONES A LA VIDA SILVESTRE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4"/>
                <w:lang w:eastAsia="es-EC"/>
              </w:rPr>
              <w:t>IMPACTO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4"/>
                <w:lang w:eastAsia="es-EC"/>
              </w:rPr>
              <w:t>EFECTO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Agricultura y acuicultura </w:t>
            </w:r>
          </w:p>
        </w:tc>
        <w:tc>
          <w:tcPr>
            <w:tcW w:w="2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Cultivos anuales y perennes no maderables</w:t>
            </w:r>
          </w:p>
        </w:tc>
        <w:tc>
          <w:tcPr>
            <w:tcW w:w="270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Desbroce de vegetación nativa</w:t>
            </w:r>
          </w:p>
        </w:tc>
        <w:tc>
          <w:tcPr>
            <w:tcW w:w="28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Caza ilegal (Extracción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)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Fragmentación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Tala Ilegal  (Extracción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Manejo inadecuado de los suelos para agricultura (quemas)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Erosión del suelo, sedimentación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incendios forestales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Uso aguas superficiales (uso agrícola)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Uso de pesticidas, plaguicidas, herbicidas y otros agroquímicos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suelos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Pérdida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Plantaciones de madera y pulpa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Desbroce de vegetación nativa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Caza ilegal (Extracción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Fragmentación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Tala Ilegal  (Extracción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Extracción de agua subterránea (uso agrícola)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Manejo inadecuado de los suelos para agricultura (quemas)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Erosión del suelo, sedimentación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incendios forestales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Uso aguas superficiales (uso agrícola)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Uso de pesticidas, plaguicidas, herbicidas y otros agroquímicos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suelos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Áreas de turismo y recreación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Construcción y operación de facilidades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Circulación de automotores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Atropellamiento de fauna silvestre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acústica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aire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Desbroce de vegetación nativa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Caza ilegal (Extracción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Fragmentación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Tala Ilegal  (Extracción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basura y desechos solidos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suelos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10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contaminantes atmosféricos (humo de motores y chimeneas y otros)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aire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desechos líquidos (Aguas residuales)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suelos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Erosión del suelo, sedimentación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ruido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acústica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Cambio climático y clima severo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Cambio climático y clima severo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Cambio y alteración del hábitat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Pérdida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Sequías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Pérdida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Temperaturas extremas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Pérdida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Tormentas e inundaciones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Pérdida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Desarrollo residencial y comercial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Áreas comerciales e industriales (construcción y operación)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Circulación de automotores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Atropellamiento de fauna silvestre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acústica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aire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84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Extracción de agua subterránea (uso comercial)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basura y desechos solidos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aire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suelos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10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contaminantes atmosféricos (humo de motores y chimeneas y otros)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aire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desechos líquidos (Aguas residuales)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suelos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Erosión del suelo, sedimentación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desechos peligrosos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suelos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luz industrial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lumínica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ruido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acústica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Uso aguas superficiales (uso comercial)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Tenencia y cuidado de animales domésticos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Introducción de animales domésticos  y otras especies exóticas invasoras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Competencia con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Depredación y destrucción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Pérdida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</w:tr>
      <w:tr w:rsidR="004A0A0C" w:rsidRPr="00CD4E75" w:rsidTr="00CD4E75">
        <w:trPr>
          <w:trHeight w:val="10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Trasmisión de enfermedades de especies silvestres desconocidas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zoonosis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problemas de salud / muerte de seres humanos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Vivienda y zonas urbanas (construcción y operación)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Circulación de automotores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Atropellamiento de fauna silvestre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acústica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aire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Extracción de agua subterránea (uso doméstico)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basura y desechos solidos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suelos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10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contaminantes atmosféricos (humo de motores y chimeneas y otros)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aire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desechos líquidos (Aguas residuales)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suelos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Erosión del suelo, sedimentación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luz industrial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lumínica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ruido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acústica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Uso aguas superficiales (uso comercial)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Especies, genes y enfermedades invasivas y otras problemáticas 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Introducción de mascotas no convencionales 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Introducción de animales domésticos  y otras especies exóticas invasoras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Competencia con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Depredación y destrucción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Pérdida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</w:tr>
      <w:tr w:rsidR="004A0A0C" w:rsidRPr="00CD4E75" w:rsidTr="00CD4E75">
        <w:trPr>
          <w:trHeight w:val="10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Trasmisión de enfermedades de especies silvestres desconocidas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Zoonosis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problemas de salud / muerte de seres humanos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Eventos geológicos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Eventos geológicos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Avalanchas / deslizamientos de tierra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Erupciones Volcánicas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Terremotos / tsunamis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Ganadería y cría de ave de corral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Cría de ave de corral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basura y desechos solidos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suelos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desechos líquidos (Aguas residuales)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suelos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Erosión del suelo, sedimentación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Uso aguas superficiales (uso comercial)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Ganadería 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Desbroce de vegetación nativa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Caza ilegal (Extracción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Fragmentación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Tala Ilegal  (Extracción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basura y desechos solidos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suelos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desechos líquidos (Aguas residuales)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suelos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Erosión del suelo, sedimentación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10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Manejo inadecuado de ganado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Caza por conflicto gente fauna (Extracción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Envenenamiento de carroña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Pérdida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Uso aguas superficiales (uso comercial)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Intrusiones y disturbios humanos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abastecimiento/ejercicios militares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Caza ilegal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Pérdida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Circulación de automotores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Atropellamiento de fauna silvestre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acústica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aire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basura y desechos solidos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suelos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desechos líquidos (Aguas residuales)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suelos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Erosión del suelo, sedimentación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ruido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acústica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Producción energética, petrolera y minería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Caminos primer, segundo, vías de acceso, líneas de servicio, líneas de trasmisión, torres de telecomunicación (construcción y operación)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Circulación de automotores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acústica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Atropellamiento de fauna silvestre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aire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Desbroce de vegetación nativa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Caza ilegal (Extracción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Fragmentación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Tala Ilegal  (Extracción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10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Invasión de áreas boscosas (Expansión poblacional)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Cambio de uso de suelo (casas, cultivo y potrero)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Caza ilegal (Extracción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Tala Ilegal  (Extracción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Construcción y operación de facilidades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Desbroce de vegetación nativa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Caza ilegal (Extracción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Fragmentación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Tala Ilegal  (Extracción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Circulación de automotores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acústica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Atropellamiento de fauna silvestre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aire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basura y desechos solidos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suelos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10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contaminantes atmosféricos (humo de motores, chimeneas y otros)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aire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desechos líquidos (Aguas residuales)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suelos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desechos peligrosos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suelos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luz industrial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lumínica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ruido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acústica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Uso aguas superficiales (uso comercial)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Perforación de petróleo y gas 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Derrames de petróleo residuos mineros y otro químicos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suelos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Pérdida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luz industrial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lumínica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ruido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acústica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Uso aguas superficiales (uso industrial)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10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contaminantes atmosféricos (humo de motores y chimeneas y otros)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aire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Presas y gestión / uso del agua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Uso aguas superficiales (uso industrial)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Tala y cosecha de madera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Uso intencional de especies de flora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Uso de madera  (Extracción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Transporte y pasillos de servicio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Caminos primer, segundo, vías de acceso (construcción y operación)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Circulación de automotores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Atropellamiento de fauna silvestre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acústica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aire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Desbroce de vegetación nativa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Fragmentación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10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Invasión de áreas boscosas (Expansión poblacional)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Cambio de uso de suelo (bosque a cultivo y potrero)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Caza ilegal (Extracción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Invasión de áreas boscosas por colonos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Tala Ilegal  (Extracción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Desbroce de vegetación nativa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Caza ilegal (Extracción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Fragmentación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Tala Ilegal  (Extracción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basura y desechos solidos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suelos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desechos líquidos (Aguas residuales)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suelos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Erosión del suelo, sedimentación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luz industrial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lumínica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ruido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acústica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Uso de recursos biológicos.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Caza de control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exóticas invasoras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Protección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Recuperación de hábitats y ecosistemas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Protección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Recuperación de hábitats y ecosistemas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Caza de subsistencia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fauna silvestre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Pérdida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Caza ilegal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fauna silvestre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Pérdida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Pesca deportiva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fauna silvestre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Pérdida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basura y desechos solidos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desechos líquidos (Aguas residuales)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Introducción de animales domésticos  y otras especies exóticas invasoras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Pérdida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Pesca artesanal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fauna silvestre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Pérdida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basura y desechos solidos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desechos líquidos (Aguas residuales)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Pesca de control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fauna exóticas invasoras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Protección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Recuperación de hábitats y ecosistemas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Protección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Recuperación de hábitats y ecosistemas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Pesca de subsistencia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fauna silvestre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Pérdida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Pesca industrial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fauna silvestre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Pérdida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basura y desechos solidos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Generación de desechos líquidos (Aguas residuales)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Contaminación de agua (cuerpos de agua y afluentes)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4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Recolección de plantas terrestres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Recolección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no maderables (frutos, hojas, espinas, y otros)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Pérdida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Tala y cosecha de madera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Aprovechamiento forestal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Caza ilegal (Extracción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Fragmentación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Aislamiento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Tala Ilegal  (Extracción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Desplazamiento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102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Efectos no intencionales (la especie no es el objetivo)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Extracción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flora silvestre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</w:tr>
      <w:tr w:rsidR="004A0A0C" w:rsidRPr="00CD4E75" w:rsidTr="00CD4E75">
        <w:trPr>
          <w:trHeight w:val="510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Tala selectiva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Muerte 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. de VS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Pérdida o reducción de hábitats y ecosistemas</w:t>
            </w:r>
          </w:p>
        </w:tc>
      </w:tr>
      <w:tr w:rsidR="004A0A0C" w:rsidRPr="00CD4E75" w:rsidTr="00CD4E75">
        <w:trPr>
          <w:trHeight w:val="525"/>
        </w:trPr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A0C" w:rsidRPr="00CD4E75" w:rsidRDefault="004A0A0C" w:rsidP="004A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</w:pPr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Pérdida de poblaciones de </w:t>
            </w:r>
            <w:proofErr w:type="spellStart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>spp</w:t>
            </w:r>
            <w:proofErr w:type="spellEnd"/>
            <w:r w:rsidRPr="00CD4E75">
              <w:rPr>
                <w:rFonts w:ascii="Arial" w:eastAsia="Times New Roman" w:hAnsi="Arial" w:cs="Arial"/>
                <w:color w:val="000000"/>
                <w:sz w:val="20"/>
                <w:szCs w:val="24"/>
                <w:lang w:eastAsia="es-EC"/>
              </w:rPr>
              <w:t xml:space="preserve"> de VS</w:t>
            </w:r>
          </w:p>
        </w:tc>
      </w:tr>
    </w:tbl>
    <w:p w:rsidR="004A0A0C" w:rsidRDefault="004A0A0C"/>
    <w:sectPr w:rsidR="004A0A0C" w:rsidSect="000936BC">
      <w:headerReference w:type="default" r:id="rId6"/>
      <w:footerReference w:type="default" r:id="rId7"/>
      <w:pgSz w:w="16838" w:h="11906" w:orient="landscape"/>
      <w:pgMar w:top="1843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954" w:rsidRDefault="00E06954" w:rsidP="00C84458">
      <w:pPr>
        <w:spacing w:after="0" w:line="240" w:lineRule="auto"/>
      </w:pPr>
      <w:r>
        <w:separator/>
      </w:r>
    </w:p>
  </w:endnote>
  <w:endnote w:type="continuationSeparator" w:id="0">
    <w:p w:rsidR="00E06954" w:rsidRDefault="00E06954" w:rsidP="00C84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122" w:rsidRDefault="00CB5122">
    <w:pPr>
      <w:pStyle w:val="Piedepgina"/>
    </w:pPr>
    <w:r>
      <w:rPr>
        <w:noProof/>
        <w:lang w:eastAsia="es-EC"/>
      </w:rPr>
      <w:drawing>
        <wp:anchor distT="0" distB="0" distL="114300" distR="114300" simplePos="0" relativeHeight="251661312" behindDoc="0" locked="0" layoutInCell="1" allowOverlap="1" wp14:anchorId="592DC043" wp14:editId="4B35AEE5">
          <wp:simplePos x="0" y="0"/>
          <wp:positionH relativeFrom="page">
            <wp:align>left</wp:align>
          </wp:positionH>
          <wp:positionV relativeFrom="paragraph">
            <wp:posOffset>-447675</wp:posOffset>
          </wp:positionV>
          <wp:extent cx="10516701" cy="103635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 HOJAS MEMBRE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6701" cy="103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954" w:rsidRDefault="00E06954" w:rsidP="00C84458">
      <w:pPr>
        <w:spacing w:after="0" w:line="240" w:lineRule="auto"/>
      </w:pPr>
      <w:r>
        <w:separator/>
      </w:r>
    </w:p>
  </w:footnote>
  <w:footnote w:type="continuationSeparator" w:id="0">
    <w:p w:rsidR="00E06954" w:rsidRDefault="00E06954" w:rsidP="00C84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458" w:rsidRDefault="00CB5122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17E36C94" wp14:editId="0AC92410">
          <wp:simplePos x="0" y="0"/>
          <wp:positionH relativeFrom="page">
            <wp:align>left</wp:align>
          </wp:positionH>
          <wp:positionV relativeFrom="paragraph">
            <wp:posOffset>-457835</wp:posOffset>
          </wp:positionV>
          <wp:extent cx="10516701" cy="1384053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 HOJAS MEMBRE-0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6701" cy="13840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458"/>
    <w:rsid w:val="00042066"/>
    <w:rsid w:val="00092269"/>
    <w:rsid w:val="000936BC"/>
    <w:rsid w:val="001E239E"/>
    <w:rsid w:val="001E50CB"/>
    <w:rsid w:val="00221FED"/>
    <w:rsid w:val="002355DE"/>
    <w:rsid w:val="004A0A0C"/>
    <w:rsid w:val="004E0F03"/>
    <w:rsid w:val="006209BC"/>
    <w:rsid w:val="006309D0"/>
    <w:rsid w:val="00642F17"/>
    <w:rsid w:val="00827E41"/>
    <w:rsid w:val="008420B5"/>
    <w:rsid w:val="00880518"/>
    <w:rsid w:val="00942AA9"/>
    <w:rsid w:val="009662BF"/>
    <w:rsid w:val="00B77EF1"/>
    <w:rsid w:val="00C06EAE"/>
    <w:rsid w:val="00C26E05"/>
    <w:rsid w:val="00C628BB"/>
    <w:rsid w:val="00C6794B"/>
    <w:rsid w:val="00C741F9"/>
    <w:rsid w:val="00C84458"/>
    <w:rsid w:val="00C95E71"/>
    <w:rsid w:val="00CB5122"/>
    <w:rsid w:val="00CD4E75"/>
    <w:rsid w:val="00CE1EBE"/>
    <w:rsid w:val="00D04573"/>
    <w:rsid w:val="00D10F22"/>
    <w:rsid w:val="00E06954"/>
    <w:rsid w:val="00E9126E"/>
    <w:rsid w:val="00F7092D"/>
    <w:rsid w:val="00F85FDB"/>
    <w:rsid w:val="00FE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1F0470D-3C01-49C9-9CDD-58307190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44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4458"/>
  </w:style>
  <w:style w:type="paragraph" w:styleId="Piedepgina">
    <w:name w:val="footer"/>
    <w:basedOn w:val="Normal"/>
    <w:link w:val="PiedepginaCar"/>
    <w:uiPriority w:val="99"/>
    <w:unhideWhenUsed/>
    <w:rsid w:val="00C844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4458"/>
  </w:style>
  <w:style w:type="character" w:styleId="Hipervnculo">
    <w:name w:val="Hyperlink"/>
    <w:basedOn w:val="Fuentedeprrafopredeter"/>
    <w:uiPriority w:val="99"/>
    <w:semiHidden/>
    <w:unhideWhenUsed/>
    <w:rsid w:val="004A0A0C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A0A0C"/>
    <w:rPr>
      <w:color w:val="954F72"/>
      <w:u w:val="single"/>
    </w:rPr>
  </w:style>
  <w:style w:type="paragraph" w:customStyle="1" w:styleId="xl65">
    <w:name w:val="xl65"/>
    <w:basedOn w:val="Normal"/>
    <w:rsid w:val="004A0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paragraph" w:customStyle="1" w:styleId="xl66">
    <w:name w:val="xl66"/>
    <w:basedOn w:val="Normal"/>
    <w:rsid w:val="004A0A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paragraph" w:customStyle="1" w:styleId="xl67">
    <w:name w:val="xl67"/>
    <w:basedOn w:val="Normal"/>
    <w:rsid w:val="004A0A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paragraph" w:customStyle="1" w:styleId="xl68">
    <w:name w:val="xl68"/>
    <w:basedOn w:val="Normal"/>
    <w:rsid w:val="004A0A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8"/>
      <w:szCs w:val="28"/>
      <w:lang w:eastAsia="es-EC"/>
    </w:rPr>
  </w:style>
  <w:style w:type="paragraph" w:customStyle="1" w:styleId="xl69">
    <w:name w:val="xl69"/>
    <w:basedOn w:val="Normal"/>
    <w:rsid w:val="004A0A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paragraph" w:customStyle="1" w:styleId="xl70">
    <w:name w:val="xl70"/>
    <w:basedOn w:val="Normal"/>
    <w:rsid w:val="004A0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paragraph" w:customStyle="1" w:styleId="xl71">
    <w:name w:val="xl71"/>
    <w:basedOn w:val="Normal"/>
    <w:rsid w:val="004A0A0C"/>
    <w:pPr>
      <w:pBdr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color w:val="FFFFFF"/>
      <w:sz w:val="40"/>
      <w:szCs w:val="40"/>
      <w:lang w:eastAsia="es-EC"/>
    </w:rPr>
  </w:style>
  <w:style w:type="paragraph" w:customStyle="1" w:styleId="xl72">
    <w:name w:val="xl72"/>
    <w:basedOn w:val="Normal"/>
    <w:rsid w:val="004A0A0C"/>
    <w:pPr>
      <w:pBdr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b/>
      <w:bCs/>
      <w:color w:val="FFFFFF"/>
      <w:sz w:val="40"/>
      <w:szCs w:val="40"/>
      <w:lang w:eastAsia="es-EC"/>
    </w:rPr>
  </w:style>
  <w:style w:type="paragraph" w:customStyle="1" w:styleId="xl73">
    <w:name w:val="xl73"/>
    <w:basedOn w:val="Normal"/>
    <w:rsid w:val="004A0A0C"/>
    <w:pPr>
      <w:pBdr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color w:val="FFFFFF"/>
      <w:sz w:val="40"/>
      <w:szCs w:val="40"/>
      <w:lang w:eastAsia="es-EC"/>
    </w:rPr>
  </w:style>
  <w:style w:type="paragraph" w:customStyle="1" w:styleId="xl74">
    <w:name w:val="xl74"/>
    <w:basedOn w:val="Normal"/>
    <w:rsid w:val="004A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40"/>
      <w:szCs w:val="40"/>
      <w:lang w:eastAsia="es-EC"/>
    </w:rPr>
  </w:style>
  <w:style w:type="paragraph" w:customStyle="1" w:styleId="xl75">
    <w:name w:val="xl75"/>
    <w:basedOn w:val="Normal"/>
    <w:rsid w:val="004A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40"/>
      <w:szCs w:val="40"/>
      <w:lang w:eastAsia="es-EC"/>
    </w:rPr>
  </w:style>
  <w:style w:type="paragraph" w:customStyle="1" w:styleId="xl76">
    <w:name w:val="xl76"/>
    <w:basedOn w:val="Normal"/>
    <w:rsid w:val="004A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40"/>
      <w:szCs w:val="40"/>
      <w:lang w:eastAsia="es-EC"/>
    </w:rPr>
  </w:style>
  <w:style w:type="paragraph" w:customStyle="1" w:styleId="xl77">
    <w:name w:val="xl77"/>
    <w:basedOn w:val="Normal"/>
    <w:rsid w:val="004A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40"/>
      <w:szCs w:val="40"/>
      <w:lang w:eastAsia="es-EC"/>
    </w:rPr>
  </w:style>
  <w:style w:type="paragraph" w:customStyle="1" w:styleId="xl78">
    <w:name w:val="xl78"/>
    <w:basedOn w:val="Normal"/>
    <w:rsid w:val="004A0A0C"/>
    <w:pPr>
      <w:pBdr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color w:val="FFFFFF"/>
      <w:sz w:val="40"/>
      <w:szCs w:val="40"/>
      <w:lang w:eastAsia="es-EC"/>
    </w:rPr>
  </w:style>
  <w:style w:type="paragraph" w:customStyle="1" w:styleId="xl79">
    <w:name w:val="xl79"/>
    <w:basedOn w:val="Normal"/>
    <w:rsid w:val="004A0A0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40"/>
      <w:szCs w:val="40"/>
      <w:lang w:eastAsia="es-EC"/>
    </w:rPr>
  </w:style>
  <w:style w:type="paragraph" w:customStyle="1" w:styleId="xl80">
    <w:name w:val="xl80"/>
    <w:basedOn w:val="Normal"/>
    <w:rsid w:val="004A0A0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40"/>
      <w:szCs w:val="40"/>
      <w:lang w:eastAsia="es-EC"/>
    </w:rPr>
  </w:style>
  <w:style w:type="paragraph" w:customStyle="1" w:styleId="xl81">
    <w:name w:val="xl81"/>
    <w:basedOn w:val="Normal"/>
    <w:rsid w:val="004A0A0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40"/>
      <w:szCs w:val="40"/>
      <w:lang w:eastAsia="es-EC"/>
    </w:rPr>
  </w:style>
  <w:style w:type="paragraph" w:customStyle="1" w:styleId="xl82">
    <w:name w:val="xl82"/>
    <w:basedOn w:val="Normal"/>
    <w:rsid w:val="004A0A0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40"/>
      <w:szCs w:val="40"/>
      <w:lang w:eastAsia="es-EC"/>
    </w:rPr>
  </w:style>
  <w:style w:type="paragraph" w:customStyle="1" w:styleId="xl83">
    <w:name w:val="xl83"/>
    <w:basedOn w:val="Normal"/>
    <w:rsid w:val="004A0A0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40"/>
      <w:szCs w:val="40"/>
      <w:lang w:eastAsia="es-EC"/>
    </w:rPr>
  </w:style>
  <w:style w:type="paragraph" w:customStyle="1" w:styleId="xl84">
    <w:name w:val="xl84"/>
    <w:basedOn w:val="Normal"/>
    <w:rsid w:val="004A0A0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40"/>
      <w:szCs w:val="40"/>
      <w:lang w:eastAsia="es-EC"/>
    </w:rPr>
  </w:style>
  <w:style w:type="paragraph" w:customStyle="1" w:styleId="xl85">
    <w:name w:val="xl85"/>
    <w:basedOn w:val="Normal"/>
    <w:rsid w:val="004A0A0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40"/>
      <w:szCs w:val="40"/>
      <w:lang w:eastAsia="es-EC"/>
    </w:rPr>
  </w:style>
  <w:style w:type="paragraph" w:customStyle="1" w:styleId="xl86">
    <w:name w:val="xl86"/>
    <w:basedOn w:val="Normal"/>
    <w:rsid w:val="004A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40"/>
      <w:szCs w:val="40"/>
      <w:lang w:eastAsia="es-EC"/>
    </w:rPr>
  </w:style>
  <w:style w:type="paragraph" w:customStyle="1" w:styleId="xl87">
    <w:name w:val="xl87"/>
    <w:basedOn w:val="Normal"/>
    <w:rsid w:val="004A0A0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40"/>
      <w:szCs w:val="40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6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3717</Words>
  <Characters>20444</Characters>
  <Application>Microsoft Office Word</Application>
  <DocSecurity>0</DocSecurity>
  <Lines>170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solano del salto dario ismael</dc:creator>
  <cp:keywords/>
  <dc:description/>
  <cp:lastModifiedBy>baldeon cajo jose enrique</cp:lastModifiedBy>
  <cp:revision>2</cp:revision>
  <dcterms:created xsi:type="dcterms:W3CDTF">2022-08-25T20:29:00Z</dcterms:created>
  <dcterms:modified xsi:type="dcterms:W3CDTF">2022-08-25T20:29:00Z</dcterms:modified>
</cp:coreProperties>
</file>